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0B00A" w14:textId="77777777" w:rsidR="00D93A7D" w:rsidRDefault="00375CD0" w:rsidP="00D93A7D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D93A7D">
        <w:rPr>
          <w:rFonts w:ascii="Arial" w:hAnsi="Arial" w:cs="Arial"/>
          <w:b/>
          <w:sz w:val="20"/>
          <w:u w:val="single"/>
        </w:rPr>
        <w:t xml:space="preserve">Příloha </w:t>
      </w:r>
      <w:bookmarkStart w:id="0" w:name="_Hlk518307782"/>
    </w:p>
    <w:p w14:paraId="7301342C" w14:textId="77777777" w:rsidR="00D93A7D" w:rsidRDefault="00D93A7D" w:rsidP="00D93A7D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0AB1B8C8" w14:textId="2B4E3984" w:rsidR="000E4875" w:rsidRDefault="000E4875" w:rsidP="00D93A7D">
      <w:pPr>
        <w:spacing w:after="0"/>
        <w:jc w:val="center"/>
        <w:rPr>
          <w:rFonts w:ascii="Arial" w:hAnsi="Arial" w:cs="Arial"/>
          <w:b/>
          <w:sz w:val="20"/>
        </w:rPr>
      </w:pPr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bookmarkEnd w:id="0"/>
    <w:p w14:paraId="5F0A9045" w14:textId="4FD7D58F" w:rsidR="00BF5752" w:rsidRDefault="00BA4CBE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Velká dodávka</w:t>
      </w:r>
      <w:r w:rsidR="000C03D4">
        <w:rPr>
          <w:rFonts w:ascii="Arial" w:hAnsi="Arial" w:cs="Arial"/>
          <w:b/>
          <w:sz w:val="20"/>
        </w:rPr>
        <w:t xml:space="preserve"> </w:t>
      </w:r>
      <w:r w:rsidR="0036067C">
        <w:rPr>
          <w:rFonts w:ascii="Arial" w:hAnsi="Arial" w:cs="Arial"/>
          <w:b/>
          <w:sz w:val="20"/>
        </w:rPr>
        <w:t>4x4</w:t>
      </w:r>
      <w:r w:rsidR="004E0812">
        <w:rPr>
          <w:rFonts w:ascii="Arial" w:hAnsi="Arial" w:cs="Arial"/>
          <w:b/>
          <w:sz w:val="20"/>
        </w:rPr>
        <w:t xml:space="preserve"> pětimístná</w:t>
      </w:r>
      <w:r w:rsidR="00375CD0">
        <w:rPr>
          <w:rFonts w:ascii="Arial" w:hAnsi="Arial" w:cs="Arial"/>
          <w:b/>
          <w:sz w:val="20"/>
        </w:rPr>
        <w:t xml:space="preserve"> - </w:t>
      </w:r>
      <w:r w:rsidR="00375CD0" w:rsidRPr="009B4555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462FFC2E" w14:textId="6D928621" w:rsidR="009B4555" w:rsidRDefault="009B4555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293095B4" w14:textId="47EBDBA7" w:rsidR="009B4555" w:rsidRDefault="009B4555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3E567786" w14:textId="77777777" w:rsidR="009B4555" w:rsidRDefault="009B4555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2E851089" w14:textId="77777777" w:rsidR="009B4555" w:rsidRDefault="009B4555" w:rsidP="009B4555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6E0C7FF1" w14:textId="77777777" w:rsidR="009B4555" w:rsidRDefault="009B4555" w:rsidP="0017131E">
      <w:pPr>
        <w:spacing w:after="0"/>
        <w:jc w:val="center"/>
        <w:rPr>
          <w:rFonts w:ascii="Arial" w:hAnsi="Arial" w:cs="Arial"/>
          <w:b/>
          <w:sz w:val="20"/>
        </w:rPr>
      </w:pPr>
    </w:p>
    <w:tbl>
      <w:tblPr>
        <w:tblW w:w="5484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1"/>
        <w:gridCol w:w="1568"/>
        <w:gridCol w:w="1036"/>
        <w:gridCol w:w="2097"/>
      </w:tblGrid>
      <w:tr w:rsidR="009657EA" w:rsidRPr="009657EA" w14:paraId="55C559A1" w14:textId="77777777" w:rsidTr="009B4555">
        <w:trPr>
          <w:trHeight w:val="861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ED211C" w14:textId="76067ED5" w:rsidR="009657EA" w:rsidRPr="009657EA" w:rsidRDefault="009B4555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1C263B" w14:textId="77777777" w:rsidR="009657EA" w:rsidRPr="009657EA" w:rsidRDefault="009657EA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F39766" w14:textId="77777777" w:rsidR="009657EA" w:rsidRPr="009657EA" w:rsidRDefault="009657EA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040876" w14:textId="77777777" w:rsidR="009657EA" w:rsidRPr="009657EA" w:rsidRDefault="003325CC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</w:t>
            </w:r>
            <w:r w:rsidR="009657EA"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 dodavatele 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(ANO/NE</w:t>
            </w:r>
            <w:r w:rsidR="0091322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, nabízená hodnota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)</w:t>
            </w:r>
          </w:p>
        </w:tc>
      </w:tr>
      <w:tr w:rsidR="009B4555" w:rsidRPr="009657EA" w14:paraId="38E7B963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F0C4943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Délka karoserie</w:t>
            </w:r>
            <w:r>
              <w:rPr>
                <w:rFonts w:ascii="Arial" w:hAnsi="Arial" w:cs="Arial"/>
                <w:sz w:val="20"/>
              </w:rPr>
              <w:t xml:space="preserve"> (bez tažného zařízení)</w:t>
            </w:r>
          </w:p>
        </w:tc>
        <w:tc>
          <w:tcPr>
            <w:tcW w:w="77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345A9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5 200  </w:t>
            </w:r>
            <w:r w:rsidRPr="0031674E">
              <w:rPr>
                <w:rFonts w:ascii="Arial" w:hAnsi="Arial" w:cs="Arial"/>
                <w:color w:val="000000"/>
                <w:sz w:val="20"/>
              </w:rPr>
              <w:t>max. 5 400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458AF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7B07D2" w14:textId="1C05D300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038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038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B4555" w:rsidRPr="009657EA" w14:paraId="194B3E30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CBFEA5A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E3AF0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3 400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7E486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6D2A1" w14:textId="267C6C16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038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038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B4555" w:rsidRPr="009657EA" w14:paraId="10D4E256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69D66CA" w14:textId="2DE928D7" w:rsidR="009B4555" w:rsidRPr="00AB6190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Šířka karoserie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D4BCC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2 300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180B0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42C6E5" w14:textId="0E4B4D9B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038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038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B4555" w:rsidRPr="009657EA" w14:paraId="08DB37B6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1FBB7FC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Výška nezatížené karoserie bez střešních lišt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E27F9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2 000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044BD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B9D2DD" w14:textId="79ECDCF7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038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038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B4555" w:rsidRPr="009657EA" w14:paraId="572158A2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CF50946" w14:textId="77777777" w:rsidR="009B4555" w:rsidRPr="007535C5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19932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2+3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EFA0B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B3A88" w14:textId="0EE5EFA3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038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038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B4555" w:rsidRPr="009657EA" w14:paraId="7874761B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55227E7" w14:textId="3BF1CC67" w:rsidR="009B4555" w:rsidRPr="007535C5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 xml:space="preserve">Využitelný objem nákladového prostoru - základní, za poslední řadou sedadel 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195B9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4 000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994A7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789838" w14:textId="2626F617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038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038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B4555" w:rsidRPr="009657EA" w14:paraId="65CFEFD0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6E3DAE1" w14:textId="77777777" w:rsidR="009B4555" w:rsidRPr="007535C5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>Délka přepravního prostoru za poslední řadou sedadel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0A0F7" w14:textId="77777777" w:rsidR="009B4555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1 800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BD230" w14:textId="77777777" w:rsidR="009B4555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FB4696" w14:textId="3FBB9AD6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038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038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B4555" w:rsidRPr="009657EA" w14:paraId="0AC99644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7D2B5FC" w14:textId="70E12B1F" w:rsidR="009B4555" w:rsidRPr="007535C5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 xml:space="preserve">Světlá výška </w:t>
            </w:r>
            <w:r w:rsidRPr="007535C5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7535C5">
              <w:rPr>
                <w:rFonts w:ascii="Arial" w:hAnsi="Arial" w:cs="Arial"/>
                <w:sz w:val="20"/>
              </w:rPr>
              <w:t xml:space="preserve">vzdálenost nejnižšího bodu karoserie od povrchu vozovky) 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C6E44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200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F3239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67092" w14:textId="1B2FCC5A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038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038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B4555" w:rsidRPr="009657EA" w14:paraId="22D6D8BE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2966C11" w14:textId="77777777" w:rsidR="009B4555" w:rsidRPr="007535C5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bookmarkStart w:id="1" w:name="_Hlk518307837"/>
            <w:r w:rsidRPr="007535C5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CBF51" w14:textId="467D818B" w:rsidR="009B4555" w:rsidRPr="006E099A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1674E">
              <w:rPr>
                <w:rFonts w:ascii="Arial" w:hAnsi="Arial" w:cs="Arial"/>
                <w:color w:val="000000"/>
                <w:sz w:val="20"/>
              </w:rPr>
              <w:t xml:space="preserve">min. 3 </w:t>
            </w:r>
            <w:r w:rsidR="00E52C82">
              <w:rPr>
                <w:rFonts w:ascii="Arial" w:hAnsi="Arial" w:cs="Arial"/>
                <w:color w:val="000000"/>
                <w:sz w:val="20"/>
              </w:rPr>
              <w:t>0</w:t>
            </w:r>
            <w:r w:rsidRPr="0031674E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432B5" w14:textId="77777777" w:rsidR="009B4555" w:rsidRPr="006E099A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1A3101" w14:textId="7BED283B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9657EA" w14:paraId="17C65DBD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745C1A6" w14:textId="77777777" w:rsidR="009B4555" w:rsidRPr="007535C5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2C1DD" w14:textId="708A7664" w:rsidR="009B4555" w:rsidRPr="006E099A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1674E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D754B5">
              <w:rPr>
                <w:rFonts w:ascii="Arial" w:hAnsi="Arial" w:cs="Arial"/>
                <w:color w:val="000000"/>
                <w:sz w:val="20"/>
              </w:rPr>
              <w:t>6</w:t>
            </w:r>
            <w:r w:rsidR="003B59D9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41CD7" w14:textId="77777777" w:rsidR="009B4555" w:rsidRPr="006E099A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8350FB" w14:textId="542D5419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bookmarkEnd w:id="1"/>
      <w:tr w:rsidR="009B4555" w:rsidRPr="009657EA" w14:paraId="23495C1D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006EA1D" w14:textId="5A6984C5" w:rsidR="009B4555" w:rsidRPr="007535C5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 xml:space="preserve">Pohon 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014D5" w14:textId="10BEA4A8" w:rsidR="009B4555" w:rsidRPr="006E099A" w:rsidRDefault="008771E8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ins w:id="2" w:author="Kotolanová, Nicola" w:date="2022-12-07T10:44:00Z">
              <w:r>
                <w:rPr>
                  <w:rFonts w:ascii="Arial" w:hAnsi="Arial" w:cs="Arial"/>
                  <w:color w:val="000000"/>
                  <w:sz w:val="20"/>
                </w:rPr>
                <w:t>4x2</w:t>
              </w:r>
            </w:ins>
            <w:del w:id="3" w:author="Kotolanová, Nicola" w:date="2022-12-07T10:44:00Z">
              <w:r w:rsidR="009B4555" w:rsidDel="008771E8">
                <w:rPr>
                  <w:rFonts w:ascii="Arial" w:hAnsi="Arial" w:cs="Arial"/>
                  <w:color w:val="000000"/>
                  <w:sz w:val="20"/>
                </w:rPr>
                <w:delText>4x4</w:delText>
              </w:r>
            </w:del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BEEFE" w14:textId="77777777" w:rsidR="009B4555" w:rsidRPr="006E099A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4C6848" w14:textId="6A0015E0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9657EA" w14:paraId="2546CBEA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05F82BA" w14:textId="77777777" w:rsidR="009B4555" w:rsidRPr="007535C5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>PHM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6EA44" w14:textId="77777777" w:rsidR="009B4555" w:rsidRPr="006E099A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Nafta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62499" w14:textId="77777777" w:rsidR="009B4555" w:rsidRPr="006E099A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6B8A7" w14:textId="20542791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9657EA" w14:paraId="7925EE1F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809A368" w14:textId="77777777" w:rsidR="009B4555" w:rsidRPr="007535C5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>Objem motoru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E86A1" w14:textId="77777777" w:rsidR="009B4555" w:rsidRPr="006E099A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min. 1 9</w:t>
            </w:r>
            <w:r>
              <w:rPr>
                <w:rFonts w:ascii="Arial" w:hAnsi="Arial" w:cs="Arial"/>
                <w:color w:val="000000"/>
                <w:sz w:val="20"/>
              </w:rPr>
              <w:t>5</w:t>
            </w:r>
            <w:r w:rsidRPr="006E099A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F8AA8" w14:textId="77777777" w:rsidR="009B4555" w:rsidRPr="006E099A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cm3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72367" w14:textId="577E9C72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9657EA" w14:paraId="6BEB6ABF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F2D14F2" w14:textId="50C94940" w:rsidR="009B4555" w:rsidRPr="007535C5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535C5">
              <w:rPr>
                <w:rFonts w:ascii="Arial" w:hAnsi="Arial" w:cs="Arial"/>
                <w:sz w:val="20"/>
              </w:rPr>
              <w:t xml:space="preserve">Výkon motoru 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96127" w14:textId="77777777" w:rsidR="009B4555" w:rsidRPr="006E099A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min. 110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0FBD3" w14:textId="77777777" w:rsidR="009B4555" w:rsidRPr="006E099A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97B48" w14:textId="2F44B927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9657EA" w14:paraId="334A7F2C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B0B1B7B" w14:textId="3C677577" w:rsidR="009B4555" w:rsidRPr="00AB6190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Převodovka </w:t>
            </w:r>
            <w:r w:rsidR="003B59D9">
              <w:rPr>
                <w:rFonts w:ascii="Arial" w:hAnsi="Arial" w:cs="Arial"/>
                <w:sz w:val="20"/>
              </w:rPr>
              <w:t>automatická</w:t>
            </w:r>
            <w:r w:rsidR="00D754B5">
              <w:rPr>
                <w:rFonts w:ascii="Arial" w:hAnsi="Arial" w:cs="Arial"/>
                <w:sz w:val="20"/>
              </w:rPr>
              <w:t xml:space="preserve"> nebo manuální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42A10DA" w14:textId="2E6DDC9E" w:rsidR="009B4555" w:rsidRPr="006B6AD6" w:rsidRDefault="003B59D9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56CDD" w14:textId="47B577CF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E22D0" w14:textId="138F7A49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9657EA" w14:paraId="5FA6BBB0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BFD8D41" w14:textId="70B47ACF" w:rsidR="009B4555" w:rsidRPr="00AB6190" w:rsidRDefault="009B4555" w:rsidP="009B4555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006EE4">
              <w:rPr>
                <w:rFonts w:ascii="Arial" w:hAnsi="Arial" w:cs="Arial"/>
                <w:sz w:val="20"/>
              </w:rPr>
              <w:t xml:space="preserve">Uzávěrka </w:t>
            </w:r>
            <w:del w:id="4" w:author="Kotolanová, Nicola" w:date="2022-12-07T10:44:00Z">
              <w:r w:rsidRPr="00006EE4" w:rsidDel="008771E8">
                <w:rPr>
                  <w:rFonts w:ascii="Arial" w:hAnsi="Arial" w:cs="Arial"/>
                  <w:sz w:val="20"/>
                </w:rPr>
                <w:delText xml:space="preserve">diferenciálu </w:delText>
              </w:r>
              <w:r w:rsidDel="008771E8">
                <w:rPr>
                  <w:rFonts w:ascii="Arial" w:hAnsi="Arial" w:cs="Arial"/>
                  <w:sz w:val="20"/>
                </w:rPr>
                <w:delText xml:space="preserve">přední a </w:delText>
              </w:r>
              <w:r w:rsidRPr="00006EE4" w:rsidDel="008771E8">
                <w:rPr>
                  <w:rFonts w:ascii="Arial" w:hAnsi="Arial" w:cs="Arial"/>
                  <w:sz w:val="20"/>
                </w:rPr>
                <w:delText xml:space="preserve">zadní nápravy, </w:delText>
              </w:r>
              <w:r w:rsidDel="008771E8">
                <w:rPr>
                  <w:rFonts w:ascii="Arial" w:hAnsi="Arial" w:cs="Arial"/>
                  <w:sz w:val="20"/>
                </w:rPr>
                <w:delText>přední elektronická, zadní mechanická</w:delText>
              </w:r>
            </w:del>
            <w:ins w:id="5" w:author="Kotolanová, Nicola" w:date="2022-12-07T10:44:00Z">
              <w:r w:rsidR="008771E8">
                <w:rPr>
                  <w:rFonts w:ascii="Arial" w:hAnsi="Arial" w:cs="Arial"/>
                  <w:sz w:val="20"/>
                </w:rPr>
                <w:t xml:space="preserve"> </w:t>
              </w:r>
              <w:r w:rsidR="00981A1D">
                <w:rPr>
                  <w:rFonts w:ascii="Arial" w:hAnsi="Arial" w:cs="Arial"/>
                  <w:sz w:val="20"/>
                </w:rPr>
                <w:t>přední nápravy elektronická</w:t>
              </w:r>
            </w:ins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920E163" w14:textId="77777777" w:rsidR="009B4555" w:rsidRPr="006B6AD6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  <w:highlight w:val="yellow"/>
              </w:rPr>
            </w:pPr>
            <w:r w:rsidRPr="0031674E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36695" w14:textId="77777777" w:rsidR="009B4555" w:rsidRPr="00AB6190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33573E" w14:textId="02530CC7" w:rsidR="009B4555" w:rsidRPr="0022153C" w:rsidRDefault="009B4555" w:rsidP="009B455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B4555" w:rsidRPr="009657EA" w14:paraId="31E69BD6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A7B4ACC" w14:textId="77777777" w:rsidR="009B4555" w:rsidRPr="00AB6190" w:rsidRDefault="009B4555" w:rsidP="009B455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 xml:space="preserve">Přední nájezdový úhel </w:t>
            </w:r>
            <w:r>
              <w:rPr>
                <w:rFonts w:ascii="Arial" w:hAnsi="Arial" w:cs="Arial"/>
                <w:sz w:val="20"/>
              </w:rPr>
              <w:t>vozidla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13141" w14:textId="77777777" w:rsidR="009B4555" w:rsidRPr="006B6AD6" w:rsidRDefault="009B4555" w:rsidP="009B45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yellow"/>
              </w:rPr>
            </w:pPr>
            <w:r w:rsidRPr="0031674E">
              <w:rPr>
                <w:rFonts w:ascii="Arial" w:hAnsi="Arial" w:cs="Arial"/>
                <w:color w:val="000000"/>
                <w:sz w:val="20"/>
              </w:rPr>
              <w:t>min. 21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B467A" w14:textId="77777777" w:rsidR="009B4555" w:rsidRPr="00AB6190" w:rsidRDefault="009B4555" w:rsidP="009B455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CBBB8B" w14:textId="471DE1FE" w:rsidR="009B4555" w:rsidRPr="0022153C" w:rsidRDefault="009B4555" w:rsidP="009B4555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4D65FFE8" w14:textId="77777777" w:rsidTr="009B4555">
        <w:trPr>
          <w:trHeight w:val="288"/>
          <w:jc w:val="center"/>
          <w:ins w:id="6" w:author="Kotolanová, Nicola" w:date="2022-12-12T13:54:00Z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284C713" w14:textId="693BB4CF" w:rsidR="009C3920" w:rsidRPr="007E0764" w:rsidRDefault="009C3920" w:rsidP="009C3920">
            <w:pPr>
              <w:pStyle w:val="Normlnweb"/>
              <w:rPr>
                <w:ins w:id="7" w:author="Kotolanová, Nicola" w:date="2022-12-12T13:54:00Z"/>
                <w:rPrChange w:id="8" w:author="Kotolanová, Nicola" w:date="2022-12-12T13:54:00Z">
                  <w:rPr>
                    <w:ins w:id="9" w:author="Kotolanová, Nicola" w:date="2022-12-12T13:54:00Z"/>
                    <w:rFonts w:ascii="Arial" w:hAnsi="Arial" w:cs="Arial"/>
                    <w:sz w:val="20"/>
                  </w:rPr>
                </w:rPrChange>
              </w:rPr>
              <w:pPrChange w:id="10" w:author="Kotolanová, Nicola" w:date="2022-12-12T13:54:00Z">
                <w:pPr>
                  <w:spacing w:after="0"/>
                </w:pPr>
              </w:pPrChange>
            </w:pPr>
            <w:ins w:id="11" w:author="Kotolanová, Nicola" w:date="2022-12-12T13:54:00Z">
              <w:r>
                <w:t>Emisní norma platná v době dodání vozidla</w:t>
              </w:r>
            </w:ins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D5E5EA" w14:textId="74B4B53D" w:rsidR="009C3920" w:rsidRPr="009C3920" w:rsidRDefault="009C3920" w:rsidP="009C3920">
            <w:pPr>
              <w:pStyle w:val="Normlnweb"/>
              <w:rPr>
                <w:ins w:id="12" w:author="Kotolanová, Nicola" w:date="2022-12-12T13:54:00Z"/>
                <w:rPrChange w:id="13" w:author="Kotolanová, Nicola" w:date="2022-12-12T13:54:00Z">
                  <w:rPr>
                    <w:ins w:id="14" w:author="Kotolanová, Nicola" w:date="2022-12-12T13:54:00Z"/>
                    <w:rFonts w:ascii="Arial" w:hAnsi="Arial" w:cs="Arial"/>
                    <w:color w:val="000000"/>
                    <w:sz w:val="20"/>
                  </w:rPr>
                </w:rPrChange>
              </w:rPr>
              <w:pPrChange w:id="15" w:author="Kotolanová, Nicola" w:date="2022-12-12T13:54:00Z">
                <w:pPr>
                  <w:spacing w:after="0"/>
                  <w:jc w:val="center"/>
                </w:pPr>
              </w:pPrChange>
            </w:pPr>
            <w:ins w:id="16" w:author="Kotolanová, Nicola" w:date="2022-12-12T13:54:00Z">
              <w:r>
                <w:t>min. EURO 6</w:t>
              </w:r>
            </w:ins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21CD2" w14:textId="0F8192BD" w:rsidR="009C3920" w:rsidRPr="00AB6190" w:rsidRDefault="009C3920" w:rsidP="009C3920">
            <w:pPr>
              <w:spacing w:after="0"/>
              <w:jc w:val="center"/>
              <w:rPr>
                <w:ins w:id="17" w:author="Kotolanová, Nicola" w:date="2022-12-12T13:54:00Z"/>
                <w:rFonts w:ascii="Arial" w:hAnsi="Arial" w:cs="Arial"/>
                <w:color w:val="000000"/>
                <w:sz w:val="20"/>
              </w:rPr>
            </w:pPr>
            <w:ins w:id="18" w:author="Kotolanová, Nicola" w:date="2022-12-12T13:54:00Z">
              <w:r w:rsidRPr="006E099A">
                <w:rPr>
                  <w:rFonts w:ascii="Arial" w:hAnsi="Arial" w:cs="Arial"/>
                  <w:color w:val="000000"/>
                  <w:sz w:val="20"/>
                </w:rPr>
                <w:t>-</w:t>
              </w:r>
            </w:ins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7883D2" w14:textId="78E7232A" w:rsidR="009C3920" w:rsidRPr="00897505" w:rsidRDefault="009C3920" w:rsidP="009C3920">
            <w:pPr>
              <w:spacing w:after="0"/>
              <w:jc w:val="center"/>
              <w:rPr>
                <w:ins w:id="19" w:author="Kotolanová, Nicola" w:date="2022-12-12T13:54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20" w:author="Kotolanová, Nicola" w:date="2022-12-12T13:54:00Z">
              <w:r w:rsidRPr="00897505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897505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897505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9C3920" w:rsidRPr="009657EA" w14:paraId="3C04299E" w14:textId="77777777" w:rsidTr="009B4555">
        <w:trPr>
          <w:trHeight w:val="288"/>
          <w:jc w:val="center"/>
          <w:ins w:id="21" w:author="Kotolanová, Nicola" w:date="2022-12-12T13:54:00Z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CBE1A76" w14:textId="56294DA1" w:rsidR="009C3920" w:rsidRPr="00AB6190" w:rsidRDefault="009C3920" w:rsidP="009C3920">
            <w:pPr>
              <w:spacing w:after="0"/>
              <w:rPr>
                <w:ins w:id="22" w:author="Kotolanová, Nicola" w:date="2022-12-12T13:54:00Z"/>
                <w:rFonts w:ascii="Arial" w:hAnsi="Arial" w:cs="Arial"/>
                <w:sz w:val="20"/>
              </w:rPr>
            </w:pPr>
            <w:ins w:id="23" w:author="Kotolanová, Nicola" w:date="2022-12-12T13:54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Spotřeba PHM pro kombinovaný provoz dle TP</w:t>
              </w:r>
            </w:ins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09FADB" w14:textId="24D3BA68" w:rsidR="009C3920" w:rsidRPr="0031674E" w:rsidRDefault="009C3920" w:rsidP="009C3920">
            <w:pPr>
              <w:spacing w:after="0"/>
              <w:jc w:val="center"/>
              <w:rPr>
                <w:ins w:id="24" w:author="Kotolanová, Nicola" w:date="2022-12-12T13:54:00Z"/>
                <w:rFonts w:ascii="Arial" w:hAnsi="Arial" w:cs="Arial"/>
                <w:color w:val="000000"/>
                <w:sz w:val="20"/>
              </w:rPr>
            </w:pPr>
            <w:ins w:id="25" w:author="Kotolanová, Nicola" w:date="2022-12-12T13:54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v souladu s přílohou č. 2 nařízení vlády č. 173/2016 Sb.</w:t>
              </w:r>
            </w:ins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E9832A" w14:textId="56E86BC4" w:rsidR="009C3920" w:rsidRPr="00AB6190" w:rsidRDefault="009C3920" w:rsidP="009C3920">
            <w:pPr>
              <w:spacing w:after="0"/>
              <w:jc w:val="center"/>
              <w:rPr>
                <w:ins w:id="26" w:author="Kotolanová, Nicola" w:date="2022-12-12T13:54:00Z"/>
                <w:rFonts w:ascii="Arial" w:hAnsi="Arial" w:cs="Arial"/>
                <w:color w:val="000000"/>
                <w:sz w:val="20"/>
              </w:rPr>
            </w:pPr>
            <w:ins w:id="27" w:author="Kotolanová, Nicola" w:date="2022-12-12T13:54:00Z">
              <w:r w:rsidRPr="006E099A">
                <w:rPr>
                  <w:rFonts w:ascii="Arial" w:hAnsi="Arial" w:cs="Arial"/>
                  <w:color w:val="000000"/>
                  <w:sz w:val="20"/>
                </w:rPr>
                <w:t>-</w:t>
              </w:r>
            </w:ins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59D9C5" w14:textId="2D7B1A97" w:rsidR="009C3920" w:rsidRPr="00897505" w:rsidRDefault="009C3920" w:rsidP="009C3920">
            <w:pPr>
              <w:spacing w:after="0"/>
              <w:jc w:val="center"/>
              <w:rPr>
                <w:ins w:id="28" w:author="Kotolanová, Nicola" w:date="2022-12-12T13:54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29" w:author="Kotolanová, Nicola" w:date="2022-12-12T13:54:00Z">
              <w:r w:rsidRPr="00897505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897505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897505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9C3920" w:rsidRPr="009657EA" w14:paraId="7823F561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6F5407F" w14:textId="77777777" w:rsidR="009C3920" w:rsidRPr="00AB6190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Zadní nájezdový úhel vozidla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B84D96" w14:textId="77777777" w:rsidR="009C3920" w:rsidRPr="006B6AD6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yellow"/>
              </w:rPr>
            </w:pPr>
            <w:r w:rsidRPr="0031674E">
              <w:rPr>
                <w:rFonts w:ascii="Arial" w:hAnsi="Arial" w:cs="Arial"/>
                <w:color w:val="000000"/>
                <w:sz w:val="20"/>
              </w:rPr>
              <w:t>min. 16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53A4C" w14:textId="77777777" w:rsidR="009C3920" w:rsidRPr="00AB6190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A6867" w14:textId="6073B3DA" w:rsidR="009C3920" w:rsidRPr="0022153C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6247CE50" w14:textId="77777777" w:rsidTr="009B4555">
        <w:trPr>
          <w:trHeight w:val="401"/>
          <w:jc w:val="center"/>
        </w:trPr>
        <w:tc>
          <w:tcPr>
            <w:tcW w:w="26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8992C3" w14:textId="77777777" w:rsidR="009C3920" w:rsidRPr="00AB6190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Přejezdový úhel vozidla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CFF485" w14:textId="77777777" w:rsidR="009C3920" w:rsidRPr="006B6AD6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yellow"/>
              </w:rPr>
            </w:pPr>
            <w:r w:rsidRPr="0031674E">
              <w:rPr>
                <w:rFonts w:ascii="Arial" w:hAnsi="Arial" w:cs="Arial"/>
                <w:color w:val="000000"/>
                <w:sz w:val="20"/>
              </w:rPr>
              <w:t>min. 12</w:t>
            </w: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45633" w14:textId="77777777" w:rsidR="009C3920" w:rsidRPr="00AB6190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BD218" w14:textId="51C79639" w:rsidR="009C3920" w:rsidRPr="0022153C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975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51AF0E7E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127E6F6" w14:textId="77777777" w:rsidR="009C3920" w:rsidRPr="00AB6190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Objem palivové nádrže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45F6F" w14:textId="77777777" w:rsidR="009C3920" w:rsidRPr="00AB6190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7</w:t>
            </w:r>
            <w:r w:rsidRPr="00AB6190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DE6BD" w14:textId="77777777" w:rsidR="009C3920" w:rsidRPr="00AB6190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litr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69AA17" w14:textId="2E3AF89B" w:rsidR="009C3920" w:rsidRPr="0022153C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046DEB4F" w14:textId="77777777" w:rsidTr="009B4555">
        <w:trPr>
          <w:trHeight w:val="28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3CBE552" w14:textId="77777777" w:rsidR="009C3920" w:rsidRPr="00AB6190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943B3" w14:textId="77777777" w:rsidR="009C3920" w:rsidRPr="00AB6190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6D363" w14:textId="77777777" w:rsidR="009C3920" w:rsidRPr="00AB6190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860FE" w14:textId="27600D81" w:rsidR="009C3920" w:rsidRPr="0022153C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1D192568" w14:textId="77777777" w:rsidTr="009B4555">
        <w:trPr>
          <w:trHeight w:val="5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07E8F2EB" w14:textId="0797DB86" w:rsidR="009C3920" w:rsidRPr="00AB6190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Kola</w:t>
            </w:r>
            <w:r w:rsidRPr="00AB619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min. </w:t>
            </w:r>
            <w:r w:rsidRPr="000D23C7">
              <w:rPr>
                <w:rFonts w:ascii="Arial" w:hAnsi="Arial" w:cs="Arial"/>
                <w:sz w:val="20"/>
              </w:rPr>
              <w:t>16"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BE436" w14:textId="77777777" w:rsidR="009C3920" w:rsidRPr="00AB6190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1674E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E9FFE" w14:textId="77777777" w:rsidR="009C3920" w:rsidRPr="00AB6190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BCABD6" w14:textId="2AF2D45F" w:rsidR="009C3920" w:rsidRPr="0022153C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7D3894D1" w14:textId="77777777" w:rsidTr="009B4555">
        <w:trPr>
          <w:trHeight w:val="416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68BCD993" w14:textId="77777777" w:rsidR="009C3920" w:rsidRPr="00AB6190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0D23C7">
              <w:rPr>
                <w:rFonts w:ascii="Arial" w:hAnsi="Arial" w:cs="Arial"/>
                <w:sz w:val="20"/>
              </w:rPr>
              <w:t>Přepážka v nákladovém prostoru</w:t>
            </w:r>
            <w:r>
              <w:rPr>
                <w:rFonts w:ascii="Arial" w:hAnsi="Arial" w:cs="Arial"/>
                <w:sz w:val="20"/>
              </w:rPr>
              <w:t xml:space="preserve"> s oknem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3D197" w14:textId="77777777" w:rsidR="009C3920" w:rsidRPr="00AB6190" w:rsidDel="00AB6190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BC6AFE" w14:textId="77777777" w:rsidR="009C3920" w:rsidRPr="00AB6190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6163A5" w14:textId="40CA176E" w:rsidR="009C3920" w:rsidRPr="0022153C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405CBFAA" w14:textId="77777777" w:rsidTr="00F00CD0">
        <w:trPr>
          <w:trHeight w:val="51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7EB21AFF" w14:textId="77777777" w:rsidR="009C3920" w:rsidRPr="00AB6190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29942" w14:textId="77777777" w:rsidR="009C3920" w:rsidRPr="00AB6190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E2CC0" w14:textId="77777777" w:rsidR="009C3920" w:rsidRPr="00AB6190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87AF4C" w14:textId="23F1A56A" w:rsidR="009C3920" w:rsidRPr="0022153C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22153C" w14:paraId="240CD881" w14:textId="77777777" w:rsidTr="00F00CD0">
        <w:trPr>
          <w:trHeight w:val="518"/>
          <w:jc w:val="center"/>
        </w:trPr>
        <w:tc>
          <w:tcPr>
            <w:tcW w:w="2673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4131BA6B" w14:textId="77777777" w:rsidR="009C3920" w:rsidRPr="0022153C" w:rsidRDefault="009C3920" w:rsidP="009C39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976A9" w14:textId="77777777" w:rsidR="009C3920" w:rsidRPr="0022153C" w:rsidRDefault="009C3920" w:rsidP="009C39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53C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D9F86D" w14:textId="77777777" w:rsidR="009C3920" w:rsidRPr="0022153C" w:rsidRDefault="009C3920" w:rsidP="009C39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53C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1C4EEE" w14:textId="08638DCE" w:rsidR="009C3920" w:rsidRPr="0022153C" w:rsidRDefault="009C3920" w:rsidP="009C3920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1511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4F49223D" w14:textId="77777777" w:rsidTr="009B4555">
        <w:trPr>
          <w:trHeight w:val="861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BDA90C0" w14:textId="7F6A680B" w:rsidR="009C3920" w:rsidRPr="009657EA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EFDEF5" w14:textId="77777777" w:rsidR="009C3920" w:rsidRPr="009657EA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Nabídka </w:t>
            </w: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dodavatele (ANO/NE)</w:t>
            </w:r>
          </w:p>
        </w:tc>
      </w:tr>
      <w:tr w:rsidR="009C3920" w:rsidRPr="009657EA" w14:paraId="5E81E60E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B351B5" w14:textId="77777777" w:rsidR="009C3920" w:rsidRPr="000D23C7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D23C7">
              <w:rPr>
                <w:rFonts w:ascii="Arial" w:hAnsi="Arial" w:cs="Arial"/>
                <w:color w:val="000000"/>
                <w:sz w:val="20"/>
              </w:rPr>
              <w:t>12 V elektrická zásuvka v kabině řidiče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25489" w14:textId="77777777" w:rsidR="009C3920" w:rsidRPr="009657EA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4D7678DD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863A292" w14:textId="77777777" w:rsidR="009C3920" w:rsidRPr="000D23C7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0D23C7">
              <w:rPr>
                <w:rFonts w:ascii="Arial" w:hAnsi="Arial" w:cs="Arial"/>
                <w:color w:val="000000"/>
                <w:sz w:val="20"/>
              </w:rPr>
              <w:t>2x klíč s dálkovým ovládáním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07BB3" w14:textId="77777777" w:rsidR="009C3920" w:rsidRPr="009657EA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6D99B567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5079345" w14:textId="77777777" w:rsidR="009C3920" w:rsidRPr="00FA2C37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A2C37">
              <w:rPr>
                <w:rFonts w:ascii="Arial" w:hAnsi="Arial" w:cs="Arial"/>
                <w:color w:val="000000"/>
                <w:sz w:val="20"/>
              </w:rPr>
              <w:t>Autorádio vestavěné včetně handsfree sady (originální)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9A7DE" w14:textId="77777777" w:rsidR="009C3920" w:rsidRPr="009657EA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19C09C72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CD134BE" w14:textId="77777777" w:rsidR="009C3920" w:rsidRPr="0022153C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Bez bočních oken v přepravním prostoru. 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12E79" w14:textId="77777777" w:rsidR="009C3920" w:rsidRPr="009657EA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5106CACC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D3E75A4" w14:textId="77777777" w:rsidR="009C3920" w:rsidRPr="0022153C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Boční a hlavové airbagy pro řidiče a spolujezdce s vypínáním airbagu spolujezdce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3DF35" w14:textId="77777777" w:rsidR="009C3920" w:rsidRPr="003C1008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28FC3926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9EC616" w14:textId="77777777" w:rsidR="009C3920" w:rsidRPr="0022153C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Centrální zamykání s dálkovým ovládáním s možností uzamčení zevnitř, alarmem s hlídáním vnitřního prostoru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E287" w14:textId="77777777" w:rsidR="009C3920" w:rsidRPr="009657EA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27D7A1F2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29340E" w14:textId="77777777" w:rsidR="009C3920" w:rsidRPr="0022153C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Denní svícení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EE158" w14:textId="77777777" w:rsidR="009C3920" w:rsidRPr="009657EA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6AA8B1E1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6C8481" w14:textId="77777777" w:rsidR="009C3920" w:rsidRPr="0022153C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Elektronický stabilizační program ESP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3F632" w14:textId="77777777" w:rsidR="009C3920" w:rsidRPr="009657EA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13175678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BCFD25" w14:textId="77777777" w:rsidR="009C3920" w:rsidRPr="0022153C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Gumová podlaha v kabině řidiče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870AC" w14:textId="77777777" w:rsidR="009C3920" w:rsidRPr="009657EA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133D55DA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15D0739" w14:textId="77777777" w:rsidR="009C3920" w:rsidRPr="0022153C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Gumové koberce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AD013" w14:textId="77777777" w:rsidR="009C3920" w:rsidRPr="009657EA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2E37264A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134F2F" w14:textId="77777777" w:rsidR="009C3920" w:rsidRPr="0022153C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Klimatizace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min.</w:t>
            </w:r>
            <w:r w:rsidRPr="0022153C">
              <w:rPr>
                <w:rFonts w:ascii="Arial" w:hAnsi="Arial" w:cs="Arial"/>
                <w:color w:val="000000"/>
                <w:sz w:val="20"/>
              </w:rPr>
              <w:t xml:space="preserve"> poloautomatická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18064" w14:textId="77777777" w:rsidR="009C3920" w:rsidRPr="009657EA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468850DF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4C4B3EF" w14:textId="77777777" w:rsidR="009C3920" w:rsidRPr="0022153C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Kontrola zapnutí bezpečnostního pásu řidiče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7A380" w14:textId="77777777" w:rsidR="009C3920" w:rsidRPr="003C1008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74C8BFD2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936003" w14:textId="77777777" w:rsidR="009C3920" w:rsidRPr="0022153C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Kotoučové brzdy na všech kolech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4D9A" w14:textId="77777777" w:rsidR="009C3920" w:rsidRPr="009657EA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03149BD5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73C1F1" w14:textId="77777777" w:rsidR="009C3920" w:rsidRPr="0022153C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Mlhové světlomety s přisvěcováním do zatáčky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40EB1" w14:textId="77777777" w:rsidR="009C3920" w:rsidRPr="009657EA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490A2B14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8AAF3D9" w14:textId="77777777" w:rsidR="009C3920" w:rsidRPr="0022153C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Nástupní schůdek v kabině a prostoru pro cestující/nákladovém prostoru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9B1E3" w14:textId="77777777" w:rsidR="009C3920" w:rsidRPr="009657EA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049A1385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238166" w14:textId="77777777" w:rsidR="009C3920" w:rsidRPr="0022153C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Ochranný kryt spodku motoru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E572" w14:textId="77777777" w:rsidR="009C3920" w:rsidRPr="009657EA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47486266" w14:textId="77777777" w:rsidTr="009B4555">
        <w:trPr>
          <w:trHeight w:val="300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EB8546" w14:textId="5BFC1D89" w:rsidR="009C3920" w:rsidRPr="0022153C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Palubní počítač s ukazatelem venkovní teploty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8B7F" w14:textId="77777777" w:rsidR="009C3920" w:rsidRPr="009657EA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2B126456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F3C609" w14:textId="77777777" w:rsidR="009C3920" w:rsidRPr="0022153C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Parkovací senzory vzadu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11F16" w14:textId="77777777" w:rsidR="009C3920" w:rsidRPr="009657EA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2D1BE3AC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A00CCF" w14:textId="77777777" w:rsidR="009C3920" w:rsidRPr="0022153C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Polovysoké obložení bočních stěn z tvrdých desek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84BAC" w14:textId="77777777" w:rsidR="009C3920" w:rsidRPr="009657EA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32E49BFC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F9FD53" w14:textId="77777777" w:rsidR="009C3920" w:rsidRPr="0022153C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 xml:space="preserve">Posuvné dveře vpravo v prostoru pro cestující 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829B4" w14:textId="77777777" w:rsidR="009C3920" w:rsidRPr="009657EA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45D1D04F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740D1DD" w14:textId="77777777" w:rsidR="009C3920" w:rsidRPr="0022153C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Protiblokovací systém ABS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FD16B" w14:textId="77777777" w:rsidR="009C3920" w:rsidRPr="009657EA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72F0FBC6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3149C2" w14:textId="77777777" w:rsidR="009C3920" w:rsidRPr="0022153C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Rezervní kolo ocelové (plnohodnotné)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74FE7" w14:textId="77777777" w:rsidR="009C3920" w:rsidRPr="009657EA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404B1220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F7D73D" w14:textId="77777777" w:rsidR="009C3920" w:rsidRPr="0022153C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  <w:highlight w:val="yellow"/>
              </w:rPr>
            </w:pPr>
            <w:r w:rsidRPr="005751C4">
              <w:rPr>
                <w:rFonts w:ascii="Arial" w:hAnsi="Arial" w:cs="Arial"/>
                <w:color w:val="000000"/>
                <w:sz w:val="20"/>
              </w:rPr>
              <w:t xml:space="preserve">Sedadlo spolujezdce – </w:t>
            </w:r>
            <w:r>
              <w:rPr>
                <w:rFonts w:ascii="Arial" w:hAnsi="Arial" w:cs="Arial"/>
                <w:color w:val="000000"/>
                <w:sz w:val="20"/>
              </w:rPr>
              <w:t>jednosedadlo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8FFD3" w14:textId="77777777" w:rsidR="009C3920" w:rsidRPr="009657EA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39B60BB7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03329D" w14:textId="77777777" w:rsidR="009C3920" w:rsidRPr="0022153C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Posilovač řízení</w:t>
            </w:r>
            <w:r w:rsidRPr="0022153C">
              <w:rPr>
                <w:rFonts w:ascii="Arial" w:hAnsi="Arial" w:cs="Arial"/>
                <w:color w:val="000000"/>
                <w:sz w:val="20"/>
              </w:rPr>
              <w:t xml:space="preserve"> s výškově a sklonově nastavitelným volantem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7478" w14:textId="77777777" w:rsidR="009C3920" w:rsidRPr="009657EA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10D3443F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EC4971" w14:textId="77777777" w:rsidR="009C3920" w:rsidRPr="0022153C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Tažné oko vpředu a vzadu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A4559" w14:textId="77777777" w:rsidR="009C3920" w:rsidRPr="009657EA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03B4B9C7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EDE15B" w14:textId="1708C83E" w:rsidR="009C3920" w:rsidRPr="0022153C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 xml:space="preserve">Tažné zařízení - napevno </w:t>
            </w:r>
            <w:r w:rsidRPr="00A873A5">
              <w:rPr>
                <w:rFonts w:ascii="Arial" w:hAnsi="Arial" w:cs="Arial"/>
                <w:color w:val="000000"/>
                <w:sz w:val="20"/>
              </w:rPr>
              <w:t>namontované (nebržděný přívěs zatížení 740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A873A5">
              <w:rPr>
                <w:rFonts w:ascii="Arial" w:hAnsi="Arial" w:cs="Arial"/>
                <w:color w:val="000000"/>
                <w:sz w:val="20"/>
              </w:rPr>
              <w:t>kg, bržděný přívěs zatížení 2100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A873A5">
              <w:rPr>
                <w:rFonts w:ascii="Arial" w:hAnsi="Arial" w:cs="Arial"/>
                <w:color w:val="000000"/>
                <w:sz w:val="20"/>
              </w:rPr>
              <w:t>kg)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B29F1" w14:textId="77777777" w:rsidR="009C3920" w:rsidRPr="009657EA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1796EBE1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747B5C0" w14:textId="77777777" w:rsidR="009C3920" w:rsidRPr="0022153C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Tříbodové bezpečnostní pásy pro všechna sedadla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451E8" w14:textId="77777777" w:rsidR="009C3920" w:rsidRPr="003C1008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0C0F06A8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3E3CBDE" w14:textId="77777777" w:rsidR="009C3920" w:rsidRPr="0022153C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 xml:space="preserve">Úchytná oka v podlaze nákladového prostoru: 6 ok 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0AECF" w14:textId="77777777" w:rsidR="009C3920" w:rsidRPr="009657EA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30EA4DDE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7F0B23" w14:textId="77777777" w:rsidR="009C3920" w:rsidRPr="0022153C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Vnější zpětná zrcátka el. nastavitelná, vyhřívaná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B08B8" w14:textId="77777777" w:rsidR="009C3920" w:rsidRPr="009657EA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31061891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7B9FB04" w14:textId="77777777" w:rsidR="009C3920" w:rsidRPr="0022153C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Vnitřní stropní osvětlení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F993A" w14:textId="77777777" w:rsidR="009C3920" w:rsidRPr="009657EA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0A0E2F49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1E94BFD" w14:textId="77777777" w:rsidR="009C3920" w:rsidRPr="0022153C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Vyhřívání sedadla pro řidiče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a spolujezdce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51687" w14:textId="77777777" w:rsidR="009C3920" w:rsidRPr="009657EA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467980AB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3622076" w14:textId="77777777" w:rsidR="009C3920" w:rsidRPr="0022153C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Výškově nastavitelné opěrky hlav</w:t>
            </w:r>
            <w:r>
              <w:rPr>
                <w:rFonts w:ascii="Arial" w:hAnsi="Arial" w:cs="Arial"/>
                <w:color w:val="000000"/>
                <w:sz w:val="20"/>
              </w:rPr>
              <w:t>y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42482" w14:textId="77777777" w:rsidR="009C3920" w:rsidRPr="009657EA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61181495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E49FA43" w14:textId="77777777" w:rsidR="009C3920" w:rsidRPr="0022153C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Výškově nastavitelné sedadlo řidiče s bederní opěrkou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2A386" w14:textId="77777777" w:rsidR="009C3920" w:rsidRPr="009657EA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58361172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3DA8E37" w14:textId="77777777" w:rsidR="009C3920" w:rsidRPr="0022153C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lastRenderedPageBreak/>
              <w:t xml:space="preserve">Zadní křídlové dveře </w:t>
            </w:r>
            <w:r>
              <w:rPr>
                <w:rFonts w:ascii="Arial" w:hAnsi="Arial" w:cs="Arial"/>
                <w:color w:val="000000"/>
                <w:sz w:val="20"/>
              </w:rPr>
              <w:t>prosklené,</w:t>
            </w:r>
            <w:r w:rsidRPr="0022153C">
              <w:rPr>
                <w:rFonts w:ascii="Arial" w:hAnsi="Arial" w:cs="Arial"/>
                <w:color w:val="000000"/>
                <w:sz w:val="20"/>
              </w:rPr>
              <w:t xml:space="preserve"> vyhřívané, vnitřní zpětné zrcátko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EB803" w14:textId="77777777" w:rsidR="009C3920" w:rsidRPr="003C1008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1ABE6F88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D4831C2" w14:textId="77777777" w:rsidR="009C3920" w:rsidRPr="000D23C7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Zadní stěrač</w:t>
            </w:r>
            <w:r w:rsidRPr="000D23C7">
              <w:rPr>
                <w:rFonts w:ascii="Arial" w:hAnsi="Arial" w:cs="Arial"/>
                <w:color w:val="000000"/>
                <w:sz w:val="20"/>
              </w:rPr>
              <w:t>: stěrač na zadních dveřích s ostřikovačem, vyhřívání pro zadní okno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9B62B" w14:textId="77777777" w:rsidR="009C3920" w:rsidRPr="003C1008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1DB0DB55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6C97B11" w14:textId="77777777" w:rsidR="009C3920" w:rsidRPr="000D23C7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0D23C7">
              <w:rPr>
                <w:rFonts w:ascii="Arial" w:hAnsi="Arial" w:cs="Arial"/>
                <w:color w:val="000000"/>
                <w:sz w:val="20"/>
              </w:rPr>
              <w:t>Zatmavená okna v přepravním prostoru fólií 80</w:t>
            </w:r>
            <w:r w:rsidRPr="00FE2656">
              <w:rPr>
                <w:rFonts w:ascii="Arial" w:hAnsi="Arial" w:cs="Arial"/>
                <w:color w:val="000000"/>
                <w:sz w:val="20"/>
              </w:rPr>
              <w:t>% (zatmavení nemusí pocházet z originálního příslušenství výrobce, bude-li splňovat atest dle platné legislativy)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2F9AA" w14:textId="77777777" w:rsidR="009C3920" w:rsidRPr="003C1008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C3920" w:rsidRPr="009657EA" w14:paraId="41FA0148" w14:textId="77777777" w:rsidTr="009B4555">
        <w:trPr>
          <w:trHeight w:val="288"/>
          <w:jc w:val="center"/>
        </w:trPr>
        <w:tc>
          <w:tcPr>
            <w:tcW w:w="3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4DB06ED" w14:textId="77777777" w:rsidR="009C3920" w:rsidRPr="000D23C7" w:rsidRDefault="009C3920" w:rsidP="009C3920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0D23C7">
              <w:rPr>
                <w:rFonts w:ascii="Arial" w:hAnsi="Arial" w:cs="Arial"/>
                <w:color w:val="000000"/>
                <w:sz w:val="20"/>
              </w:rPr>
              <w:t xml:space="preserve">Zvýšená kapacita baterie a zesílený alternátor na </w:t>
            </w:r>
            <w:r w:rsidRPr="0031674E">
              <w:rPr>
                <w:rFonts w:ascii="Arial" w:hAnsi="Arial" w:cs="Arial"/>
                <w:color w:val="000000"/>
                <w:sz w:val="20"/>
              </w:rPr>
              <w:t>180 A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56AAC" w14:textId="77777777" w:rsidR="009C3920" w:rsidRPr="003C1008" w:rsidRDefault="009C3920" w:rsidP="009C392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DB409E9" w14:textId="77777777" w:rsidR="00A1036E" w:rsidRPr="009657EA" w:rsidRDefault="00A1036E" w:rsidP="009657EA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A1036E" w:rsidRPr="009657EA" w:rsidSect="009A3B7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418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1734D" w14:textId="77777777" w:rsidR="00B10DB0" w:rsidRDefault="00B10DB0">
      <w:pPr>
        <w:spacing w:after="0"/>
      </w:pPr>
      <w:r>
        <w:separator/>
      </w:r>
    </w:p>
  </w:endnote>
  <w:endnote w:type="continuationSeparator" w:id="0">
    <w:p w14:paraId="03FD827D" w14:textId="77777777" w:rsidR="00B10DB0" w:rsidRDefault="00B10DB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81DCE" w14:textId="77777777" w:rsidR="000B0867" w:rsidRDefault="009C3920">
    <w:pPr>
      <w:pStyle w:val="Zpat"/>
      <w:tabs>
        <w:tab w:val="clear" w:pos="4536"/>
        <w:tab w:val="clear" w:pos="9072"/>
      </w:tabs>
      <w:ind w:right="-2"/>
    </w:pPr>
    <w:r>
      <w:rPr>
        <w:noProof/>
      </w:rPr>
      <w:pict w14:anchorId="29AF2ED8">
        <v:line id="Line 2" o:spid="_x0000_s1026" style="position:absolute;z-index:251658240;visibility:visibl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MF4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" o:allowincell="f">
          <w10:wrap type="topAndBottom"/>
        </v:line>
      </w:pict>
    </w:r>
    <w:r w:rsidR="000B0867">
      <w:t xml:space="preserve">-  </w:t>
    </w:r>
    <w:r w:rsidR="006B1A46">
      <w:rPr>
        <w:rStyle w:val="slostrnky"/>
      </w:rPr>
      <w:fldChar w:fldCharType="begin"/>
    </w:r>
    <w:r w:rsidR="000B0867">
      <w:rPr>
        <w:rStyle w:val="slostrnky"/>
      </w:rPr>
      <w:instrText xml:space="preserve"> PAGE </w:instrText>
    </w:r>
    <w:r w:rsidR="006B1A46">
      <w:rPr>
        <w:rStyle w:val="slostrnky"/>
      </w:rPr>
      <w:fldChar w:fldCharType="separate"/>
    </w:r>
    <w:r w:rsidR="000B0867">
      <w:rPr>
        <w:rStyle w:val="slostrnky"/>
        <w:noProof/>
      </w:rPr>
      <w:t>10</w:t>
    </w:r>
    <w:r w:rsidR="006B1A46">
      <w:rPr>
        <w:rStyle w:val="slostrnky"/>
      </w:rPr>
      <w:fldChar w:fldCharType="end"/>
    </w:r>
    <w:r w:rsidR="000B0867"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55E90" w14:textId="77777777" w:rsidR="000B0867" w:rsidRDefault="006B1A46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 w:rsidR="000B0867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A873A5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44CD3" w14:textId="77777777" w:rsidR="000B0867" w:rsidRDefault="009C3920">
    <w:pPr>
      <w:pStyle w:val="Zpat"/>
    </w:pPr>
    <w:r>
      <w:rPr>
        <w:noProof/>
      </w:rPr>
      <w:pict w14:anchorId="40A4D522">
        <v:line id="Line 1" o:spid="_x0000_s1025" style="position:absolute;z-index:251657216;visibility:visibl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" o:allowincell="f">
          <w10:wrap type="topAndBottom"/>
        </v:lin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D0FDA" w14:textId="77777777" w:rsidR="00B10DB0" w:rsidRDefault="00B10DB0">
      <w:pPr>
        <w:spacing w:after="0"/>
      </w:pPr>
      <w:r>
        <w:separator/>
      </w:r>
    </w:p>
  </w:footnote>
  <w:footnote w:type="continuationSeparator" w:id="0">
    <w:p w14:paraId="5AD6B3F0" w14:textId="77777777" w:rsidR="00B10DB0" w:rsidRDefault="00B10DB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0B0867" w14:paraId="6A864A3C" w14:textId="77777777">
      <w:trPr>
        <w:cantSplit/>
        <w:trHeight w:val="360"/>
      </w:trPr>
      <w:tc>
        <w:tcPr>
          <w:tcW w:w="1418" w:type="dxa"/>
        </w:tcPr>
        <w:p w14:paraId="6812A839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2ECC7AA2" w14:textId="54509A86" w:rsidR="000B0867" w:rsidRDefault="00981A1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fldSimple w:instr=" TITLE  \* MERGEFORMAT ">
            <w:r w:rsidR="001D60FD" w:rsidRPr="001D60FD">
              <w:rPr>
                <w:b/>
              </w:rPr>
              <w:t>10 1100</w:t>
            </w:r>
          </w:fldSimple>
        </w:p>
      </w:tc>
      <w:tc>
        <w:tcPr>
          <w:tcW w:w="2552" w:type="dxa"/>
        </w:tcPr>
        <w:p w14:paraId="75897037" w14:textId="3C332B82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fldSimple w:instr=" DOCPROPERTY &quot;Category&quot;  \* MERGEFORMAT ">
            <w:r w:rsidR="001D60FD" w:rsidRPr="001D60FD">
              <w:rPr>
                <w:u w:val="single"/>
              </w:rPr>
              <w:t>srpen 2017</w:t>
            </w:r>
          </w:fldSimple>
          <w:fldSimple w:instr=" KEYWORDS  \* MERGEFORMAT ">
            <w:r w:rsidR="001D60FD">
              <w:t>červenec 2017</w:t>
            </w:r>
          </w:fldSimple>
        </w:p>
      </w:tc>
      <w:tc>
        <w:tcPr>
          <w:tcW w:w="1701" w:type="dxa"/>
        </w:tcPr>
        <w:p w14:paraId="34A2E63E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867A087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3CDACEEB" w14:textId="77777777" w:rsidR="000B0867" w:rsidRDefault="000B0867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7C52E" w14:textId="77777777" w:rsidR="000B0867" w:rsidRPr="00203176" w:rsidRDefault="000B086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09144AAF" w14:textId="77777777" w:rsidR="000B0867" w:rsidRPr="002A4F5A" w:rsidRDefault="000B086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6A81CE4C" w14:textId="77777777" w:rsidR="000B0867" w:rsidRDefault="000B0867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0D438B1" w14:textId="77777777" w:rsidR="000B0867" w:rsidRDefault="000B08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FC32C6F"/>
    <w:multiLevelType w:val="hybridMultilevel"/>
    <w:tmpl w:val="89A622E6"/>
    <w:lvl w:ilvl="0" w:tplc="63D088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C04AC"/>
    <w:multiLevelType w:val="hybridMultilevel"/>
    <w:tmpl w:val="32E4E3CC"/>
    <w:lvl w:ilvl="0" w:tplc="9320A4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4CC90188"/>
    <w:multiLevelType w:val="hybridMultilevel"/>
    <w:tmpl w:val="7988EB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4143"/>
    <w:rsid w:val="00000B8E"/>
    <w:rsid w:val="00004D98"/>
    <w:rsid w:val="00006EE4"/>
    <w:rsid w:val="00014AEB"/>
    <w:rsid w:val="000175EA"/>
    <w:rsid w:val="00036C48"/>
    <w:rsid w:val="0005550C"/>
    <w:rsid w:val="000610BE"/>
    <w:rsid w:val="000669B7"/>
    <w:rsid w:val="0008258F"/>
    <w:rsid w:val="000857E4"/>
    <w:rsid w:val="000866B8"/>
    <w:rsid w:val="00087C0F"/>
    <w:rsid w:val="000901FE"/>
    <w:rsid w:val="00094A29"/>
    <w:rsid w:val="000A483D"/>
    <w:rsid w:val="000B0867"/>
    <w:rsid w:val="000C03D4"/>
    <w:rsid w:val="000D23C7"/>
    <w:rsid w:val="000D2E57"/>
    <w:rsid w:val="000D3BAF"/>
    <w:rsid w:val="000E094F"/>
    <w:rsid w:val="000E4875"/>
    <w:rsid w:val="000E57D4"/>
    <w:rsid w:val="000E7DFB"/>
    <w:rsid w:val="000F00FE"/>
    <w:rsid w:val="00104490"/>
    <w:rsid w:val="00106F57"/>
    <w:rsid w:val="00107BD7"/>
    <w:rsid w:val="00117DF8"/>
    <w:rsid w:val="00117FE6"/>
    <w:rsid w:val="00122295"/>
    <w:rsid w:val="00124F44"/>
    <w:rsid w:val="0012591F"/>
    <w:rsid w:val="0013123E"/>
    <w:rsid w:val="001402BE"/>
    <w:rsid w:val="00144976"/>
    <w:rsid w:val="00154C52"/>
    <w:rsid w:val="001635F3"/>
    <w:rsid w:val="00163C32"/>
    <w:rsid w:val="00164143"/>
    <w:rsid w:val="00167E08"/>
    <w:rsid w:val="0017131E"/>
    <w:rsid w:val="00177614"/>
    <w:rsid w:val="0018023C"/>
    <w:rsid w:val="0019025B"/>
    <w:rsid w:val="00193866"/>
    <w:rsid w:val="001962D8"/>
    <w:rsid w:val="001A11F8"/>
    <w:rsid w:val="001A197D"/>
    <w:rsid w:val="001A285B"/>
    <w:rsid w:val="001A4DB0"/>
    <w:rsid w:val="001B7025"/>
    <w:rsid w:val="001C1510"/>
    <w:rsid w:val="001C4923"/>
    <w:rsid w:val="001C782D"/>
    <w:rsid w:val="001D0AD0"/>
    <w:rsid w:val="001D60FD"/>
    <w:rsid w:val="001E7079"/>
    <w:rsid w:val="001F28CE"/>
    <w:rsid w:val="001F5EFA"/>
    <w:rsid w:val="001F6FAF"/>
    <w:rsid w:val="001F7362"/>
    <w:rsid w:val="00203176"/>
    <w:rsid w:val="0022153C"/>
    <w:rsid w:val="002442E9"/>
    <w:rsid w:val="00246E5D"/>
    <w:rsid w:val="00256B16"/>
    <w:rsid w:val="00266986"/>
    <w:rsid w:val="00273C77"/>
    <w:rsid w:val="00285BDC"/>
    <w:rsid w:val="00287610"/>
    <w:rsid w:val="00293992"/>
    <w:rsid w:val="002971B9"/>
    <w:rsid w:val="002A0111"/>
    <w:rsid w:val="002A16A2"/>
    <w:rsid w:val="002B43E2"/>
    <w:rsid w:val="002B55F4"/>
    <w:rsid w:val="002B6D67"/>
    <w:rsid w:val="002C06F2"/>
    <w:rsid w:val="002C1149"/>
    <w:rsid w:val="002C4242"/>
    <w:rsid w:val="002C5251"/>
    <w:rsid w:val="003044CC"/>
    <w:rsid w:val="003053C0"/>
    <w:rsid w:val="00306747"/>
    <w:rsid w:val="00312371"/>
    <w:rsid w:val="003131DC"/>
    <w:rsid w:val="00313DCA"/>
    <w:rsid w:val="00315350"/>
    <w:rsid w:val="00316698"/>
    <w:rsid w:val="0031674E"/>
    <w:rsid w:val="0032280B"/>
    <w:rsid w:val="00324B33"/>
    <w:rsid w:val="003325CC"/>
    <w:rsid w:val="00332663"/>
    <w:rsid w:val="00333CE6"/>
    <w:rsid w:val="00341046"/>
    <w:rsid w:val="00347934"/>
    <w:rsid w:val="0036067C"/>
    <w:rsid w:val="00362E82"/>
    <w:rsid w:val="00364915"/>
    <w:rsid w:val="00367BF4"/>
    <w:rsid w:val="00375CD0"/>
    <w:rsid w:val="00375F95"/>
    <w:rsid w:val="003827FC"/>
    <w:rsid w:val="00393C2C"/>
    <w:rsid w:val="003A73C9"/>
    <w:rsid w:val="003A74C0"/>
    <w:rsid w:val="003B59D9"/>
    <w:rsid w:val="003B7AF8"/>
    <w:rsid w:val="003C15C5"/>
    <w:rsid w:val="003C4DBD"/>
    <w:rsid w:val="003C719B"/>
    <w:rsid w:val="003D1239"/>
    <w:rsid w:val="003D2949"/>
    <w:rsid w:val="003D2D2F"/>
    <w:rsid w:val="003E226E"/>
    <w:rsid w:val="00400EC5"/>
    <w:rsid w:val="00404460"/>
    <w:rsid w:val="004074DC"/>
    <w:rsid w:val="004148B4"/>
    <w:rsid w:val="004158DA"/>
    <w:rsid w:val="00416283"/>
    <w:rsid w:val="00422B56"/>
    <w:rsid w:val="00433E0E"/>
    <w:rsid w:val="004543CB"/>
    <w:rsid w:val="0046006A"/>
    <w:rsid w:val="00461C01"/>
    <w:rsid w:val="00462127"/>
    <w:rsid w:val="00465235"/>
    <w:rsid w:val="00471548"/>
    <w:rsid w:val="00477CF2"/>
    <w:rsid w:val="004827E4"/>
    <w:rsid w:val="00484DE0"/>
    <w:rsid w:val="00492F50"/>
    <w:rsid w:val="00497E5D"/>
    <w:rsid w:val="004A7C81"/>
    <w:rsid w:val="004B18AD"/>
    <w:rsid w:val="004B6705"/>
    <w:rsid w:val="004C4F45"/>
    <w:rsid w:val="004D465C"/>
    <w:rsid w:val="004D4674"/>
    <w:rsid w:val="004E0812"/>
    <w:rsid w:val="004F485C"/>
    <w:rsid w:val="00507D1B"/>
    <w:rsid w:val="00510883"/>
    <w:rsid w:val="00512294"/>
    <w:rsid w:val="005134D1"/>
    <w:rsid w:val="005147E0"/>
    <w:rsid w:val="0051762F"/>
    <w:rsid w:val="00523CBC"/>
    <w:rsid w:val="00524B7E"/>
    <w:rsid w:val="005267ED"/>
    <w:rsid w:val="00533A5E"/>
    <w:rsid w:val="00544470"/>
    <w:rsid w:val="0054566E"/>
    <w:rsid w:val="005463E7"/>
    <w:rsid w:val="00551A26"/>
    <w:rsid w:val="0055263C"/>
    <w:rsid w:val="005565E1"/>
    <w:rsid w:val="00556BCE"/>
    <w:rsid w:val="00557AE7"/>
    <w:rsid w:val="005670B0"/>
    <w:rsid w:val="005751C4"/>
    <w:rsid w:val="00576242"/>
    <w:rsid w:val="005829F4"/>
    <w:rsid w:val="00586BE9"/>
    <w:rsid w:val="00595D11"/>
    <w:rsid w:val="005962EE"/>
    <w:rsid w:val="005A1AA0"/>
    <w:rsid w:val="005C20CD"/>
    <w:rsid w:val="005C3F9E"/>
    <w:rsid w:val="005C4112"/>
    <w:rsid w:val="005E3B4F"/>
    <w:rsid w:val="005F0AB7"/>
    <w:rsid w:val="005F50E0"/>
    <w:rsid w:val="00600384"/>
    <w:rsid w:val="00610538"/>
    <w:rsid w:val="00610E9C"/>
    <w:rsid w:val="0061248E"/>
    <w:rsid w:val="0062314C"/>
    <w:rsid w:val="00642AF3"/>
    <w:rsid w:val="006563B9"/>
    <w:rsid w:val="00660007"/>
    <w:rsid w:val="00673AE4"/>
    <w:rsid w:val="00674BA5"/>
    <w:rsid w:val="00674E39"/>
    <w:rsid w:val="006752D2"/>
    <w:rsid w:val="00693810"/>
    <w:rsid w:val="006A6361"/>
    <w:rsid w:val="006B1A46"/>
    <w:rsid w:val="006B5EDE"/>
    <w:rsid w:val="006B6AD6"/>
    <w:rsid w:val="006C4298"/>
    <w:rsid w:val="006E099A"/>
    <w:rsid w:val="006E2661"/>
    <w:rsid w:val="006E44F0"/>
    <w:rsid w:val="006E691A"/>
    <w:rsid w:val="006F3CC9"/>
    <w:rsid w:val="00701B06"/>
    <w:rsid w:val="00723992"/>
    <w:rsid w:val="00723BC4"/>
    <w:rsid w:val="00731375"/>
    <w:rsid w:val="007332D0"/>
    <w:rsid w:val="0073672D"/>
    <w:rsid w:val="00737F3F"/>
    <w:rsid w:val="00740FE5"/>
    <w:rsid w:val="00741FC3"/>
    <w:rsid w:val="007469BB"/>
    <w:rsid w:val="007473A3"/>
    <w:rsid w:val="00747AB8"/>
    <w:rsid w:val="007515B1"/>
    <w:rsid w:val="0075268F"/>
    <w:rsid w:val="007535C5"/>
    <w:rsid w:val="00753E00"/>
    <w:rsid w:val="00754F35"/>
    <w:rsid w:val="00771D90"/>
    <w:rsid w:val="00773A18"/>
    <w:rsid w:val="007908D8"/>
    <w:rsid w:val="0079790A"/>
    <w:rsid w:val="007B6052"/>
    <w:rsid w:val="007C0046"/>
    <w:rsid w:val="007D1F04"/>
    <w:rsid w:val="007D257B"/>
    <w:rsid w:val="007D4FC6"/>
    <w:rsid w:val="007D7991"/>
    <w:rsid w:val="007E0764"/>
    <w:rsid w:val="007F1354"/>
    <w:rsid w:val="007F14CC"/>
    <w:rsid w:val="007F3E56"/>
    <w:rsid w:val="007F6D43"/>
    <w:rsid w:val="0081196A"/>
    <w:rsid w:val="0081710A"/>
    <w:rsid w:val="00817557"/>
    <w:rsid w:val="008317B0"/>
    <w:rsid w:val="00833588"/>
    <w:rsid w:val="008342F1"/>
    <w:rsid w:val="00835315"/>
    <w:rsid w:val="008368E1"/>
    <w:rsid w:val="00855DD6"/>
    <w:rsid w:val="0086298E"/>
    <w:rsid w:val="00864C15"/>
    <w:rsid w:val="0086622B"/>
    <w:rsid w:val="00870D58"/>
    <w:rsid w:val="008719A8"/>
    <w:rsid w:val="008735F4"/>
    <w:rsid w:val="00873942"/>
    <w:rsid w:val="008771E8"/>
    <w:rsid w:val="008777D2"/>
    <w:rsid w:val="00894365"/>
    <w:rsid w:val="008A0003"/>
    <w:rsid w:val="008B5EB1"/>
    <w:rsid w:val="008D0485"/>
    <w:rsid w:val="008D1470"/>
    <w:rsid w:val="008D2DAC"/>
    <w:rsid w:val="008D363C"/>
    <w:rsid w:val="008D3C63"/>
    <w:rsid w:val="008E3046"/>
    <w:rsid w:val="00901960"/>
    <w:rsid w:val="009039FF"/>
    <w:rsid w:val="009049A9"/>
    <w:rsid w:val="00913229"/>
    <w:rsid w:val="009167F0"/>
    <w:rsid w:val="009201F5"/>
    <w:rsid w:val="009212AD"/>
    <w:rsid w:val="00923416"/>
    <w:rsid w:val="00930F36"/>
    <w:rsid w:val="009345C7"/>
    <w:rsid w:val="00940CBE"/>
    <w:rsid w:val="009422BD"/>
    <w:rsid w:val="00944B34"/>
    <w:rsid w:val="00951531"/>
    <w:rsid w:val="00951F8E"/>
    <w:rsid w:val="00957712"/>
    <w:rsid w:val="009657EA"/>
    <w:rsid w:val="00965C97"/>
    <w:rsid w:val="00966849"/>
    <w:rsid w:val="00966DCB"/>
    <w:rsid w:val="00971DE8"/>
    <w:rsid w:val="009807DF"/>
    <w:rsid w:val="00980D57"/>
    <w:rsid w:val="00981A1D"/>
    <w:rsid w:val="00983937"/>
    <w:rsid w:val="00994DAE"/>
    <w:rsid w:val="009A01AA"/>
    <w:rsid w:val="009A19BB"/>
    <w:rsid w:val="009A1A82"/>
    <w:rsid w:val="009A3B7E"/>
    <w:rsid w:val="009B4555"/>
    <w:rsid w:val="009C3144"/>
    <w:rsid w:val="009C3920"/>
    <w:rsid w:val="009C5920"/>
    <w:rsid w:val="009D0B86"/>
    <w:rsid w:val="009D1AD8"/>
    <w:rsid w:val="009D3A26"/>
    <w:rsid w:val="009E0003"/>
    <w:rsid w:val="009E2E03"/>
    <w:rsid w:val="009E3FA2"/>
    <w:rsid w:val="009F08D5"/>
    <w:rsid w:val="009F42D4"/>
    <w:rsid w:val="00A05066"/>
    <w:rsid w:val="00A101C3"/>
    <w:rsid w:val="00A1036E"/>
    <w:rsid w:val="00A14CED"/>
    <w:rsid w:val="00A170B7"/>
    <w:rsid w:val="00A2117A"/>
    <w:rsid w:val="00A60117"/>
    <w:rsid w:val="00A61A0D"/>
    <w:rsid w:val="00A678C6"/>
    <w:rsid w:val="00A713B8"/>
    <w:rsid w:val="00A84A29"/>
    <w:rsid w:val="00A873A5"/>
    <w:rsid w:val="00A91851"/>
    <w:rsid w:val="00A95710"/>
    <w:rsid w:val="00A96521"/>
    <w:rsid w:val="00A96F4C"/>
    <w:rsid w:val="00A96F9A"/>
    <w:rsid w:val="00AA2707"/>
    <w:rsid w:val="00AA7636"/>
    <w:rsid w:val="00AB6190"/>
    <w:rsid w:val="00AD0C0C"/>
    <w:rsid w:val="00AD5669"/>
    <w:rsid w:val="00AD7A4C"/>
    <w:rsid w:val="00AE390D"/>
    <w:rsid w:val="00AE7BE5"/>
    <w:rsid w:val="00AF2E8D"/>
    <w:rsid w:val="00AF3885"/>
    <w:rsid w:val="00AF4DB4"/>
    <w:rsid w:val="00B00CF1"/>
    <w:rsid w:val="00B01A5E"/>
    <w:rsid w:val="00B10DB0"/>
    <w:rsid w:val="00B21AAF"/>
    <w:rsid w:val="00B22588"/>
    <w:rsid w:val="00B2754E"/>
    <w:rsid w:val="00B276DA"/>
    <w:rsid w:val="00B33266"/>
    <w:rsid w:val="00B3496C"/>
    <w:rsid w:val="00B35502"/>
    <w:rsid w:val="00B3722B"/>
    <w:rsid w:val="00B410F3"/>
    <w:rsid w:val="00B42766"/>
    <w:rsid w:val="00B451F9"/>
    <w:rsid w:val="00B5007C"/>
    <w:rsid w:val="00B53581"/>
    <w:rsid w:val="00B87C4E"/>
    <w:rsid w:val="00B90D32"/>
    <w:rsid w:val="00B922A1"/>
    <w:rsid w:val="00B93A77"/>
    <w:rsid w:val="00B965F6"/>
    <w:rsid w:val="00BA4CBE"/>
    <w:rsid w:val="00BA5A3D"/>
    <w:rsid w:val="00BB20EA"/>
    <w:rsid w:val="00BD2CF9"/>
    <w:rsid w:val="00BE24CD"/>
    <w:rsid w:val="00BF5752"/>
    <w:rsid w:val="00C04E77"/>
    <w:rsid w:val="00C17E52"/>
    <w:rsid w:val="00C23FCA"/>
    <w:rsid w:val="00C24FA1"/>
    <w:rsid w:val="00C32E09"/>
    <w:rsid w:val="00C4542D"/>
    <w:rsid w:val="00C63366"/>
    <w:rsid w:val="00C66A16"/>
    <w:rsid w:val="00C80840"/>
    <w:rsid w:val="00C8424A"/>
    <w:rsid w:val="00C97FC3"/>
    <w:rsid w:val="00CC4C06"/>
    <w:rsid w:val="00CD057E"/>
    <w:rsid w:val="00CD2B49"/>
    <w:rsid w:val="00CE0B8F"/>
    <w:rsid w:val="00CE2EEB"/>
    <w:rsid w:val="00CE4666"/>
    <w:rsid w:val="00D00DDD"/>
    <w:rsid w:val="00D1397E"/>
    <w:rsid w:val="00D1784F"/>
    <w:rsid w:val="00D2176A"/>
    <w:rsid w:val="00D30B29"/>
    <w:rsid w:val="00D32D99"/>
    <w:rsid w:val="00D4785C"/>
    <w:rsid w:val="00D633C5"/>
    <w:rsid w:val="00D6699E"/>
    <w:rsid w:val="00D754B5"/>
    <w:rsid w:val="00D832E9"/>
    <w:rsid w:val="00D84A84"/>
    <w:rsid w:val="00D93A7D"/>
    <w:rsid w:val="00D9469E"/>
    <w:rsid w:val="00DA42DE"/>
    <w:rsid w:val="00DA587B"/>
    <w:rsid w:val="00DA6B27"/>
    <w:rsid w:val="00DA7D3C"/>
    <w:rsid w:val="00DB2041"/>
    <w:rsid w:val="00DB5284"/>
    <w:rsid w:val="00DB5C06"/>
    <w:rsid w:val="00DD0962"/>
    <w:rsid w:val="00DD2963"/>
    <w:rsid w:val="00DD31FF"/>
    <w:rsid w:val="00DE5841"/>
    <w:rsid w:val="00DF4077"/>
    <w:rsid w:val="00DF6236"/>
    <w:rsid w:val="00DF777F"/>
    <w:rsid w:val="00E010E0"/>
    <w:rsid w:val="00E046E2"/>
    <w:rsid w:val="00E06691"/>
    <w:rsid w:val="00E068E4"/>
    <w:rsid w:val="00E13E75"/>
    <w:rsid w:val="00E3167D"/>
    <w:rsid w:val="00E4346A"/>
    <w:rsid w:val="00E46B76"/>
    <w:rsid w:val="00E46D29"/>
    <w:rsid w:val="00E47FED"/>
    <w:rsid w:val="00E52190"/>
    <w:rsid w:val="00E52C82"/>
    <w:rsid w:val="00E62C09"/>
    <w:rsid w:val="00E6533F"/>
    <w:rsid w:val="00E66A21"/>
    <w:rsid w:val="00E73648"/>
    <w:rsid w:val="00E762F4"/>
    <w:rsid w:val="00EA4D0A"/>
    <w:rsid w:val="00EB3CC5"/>
    <w:rsid w:val="00EC577E"/>
    <w:rsid w:val="00ED1AC5"/>
    <w:rsid w:val="00EF7B8D"/>
    <w:rsid w:val="00F00D7E"/>
    <w:rsid w:val="00F0456D"/>
    <w:rsid w:val="00F15BC6"/>
    <w:rsid w:val="00F15C66"/>
    <w:rsid w:val="00F26DF9"/>
    <w:rsid w:val="00F27B5E"/>
    <w:rsid w:val="00F44460"/>
    <w:rsid w:val="00F476E0"/>
    <w:rsid w:val="00F707BE"/>
    <w:rsid w:val="00F7626C"/>
    <w:rsid w:val="00F76DCC"/>
    <w:rsid w:val="00F8216C"/>
    <w:rsid w:val="00F93C72"/>
    <w:rsid w:val="00FA2C37"/>
    <w:rsid w:val="00FA5911"/>
    <w:rsid w:val="00FB42DE"/>
    <w:rsid w:val="00FB5264"/>
    <w:rsid w:val="00FB6906"/>
    <w:rsid w:val="00FB76E5"/>
    <w:rsid w:val="00FC0DED"/>
    <w:rsid w:val="00FC1026"/>
    <w:rsid w:val="00FD3160"/>
    <w:rsid w:val="00FE2656"/>
    <w:rsid w:val="00FE482B"/>
    <w:rsid w:val="00FE54B6"/>
    <w:rsid w:val="00FF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CA00A3"/>
  <w15:docId w15:val="{3A0EBE9D-8304-4CD4-91CB-2BAF875C8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3416"/>
    <w:pPr>
      <w:spacing w:after="120"/>
    </w:pPr>
    <w:rPr>
      <w:noProof/>
      <w:sz w:val="22"/>
    </w:rPr>
  </w:style>
  <w:style w:type="paragraph" w:styleId="Nadpis1">
    <w:name w:val="heading 1"/>
    <w:basedOn w:val="Normln"/>
    <w:next w:val="Nadpis2"/>
    <w:qFormat/>
    <w:rsid w:val="00923416"/>
    <w:pPr>
      <w:keepNext/>
      <w:numPr>
        <w:numId w:val="1"/>
      </w:numPr>
      <w:spacing w:before="480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923416"/>
    <w:pPr>
      <w:keepNext/>
      <w:numPr>
        <w:ilvl w:val="1"/>
        <w:numId w:val="1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923416"/>
    <w:pPr>
      <w:keepNext/>
      <w:numPr>
        <w:ilvl w:val="2"/>
        <w:numId w:val="1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rsid w:val="00923416"/>
    <w:pPr>
      <w:keepNext/>
      <w:numPr>
        <w:ilvl w:val="3"/>
        <w:numId w:val="1"/>
      </w:numPr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rsid w:val="00923416"/>
    <w:pPr>
      <w:keepNext/>
      <w:numPr>
        <w:ilvl w:val="4"/>
        <w:numId w:val="1"/>
      </w:numPr>
      <w:spacing w:before="120"/>
      <w:outlineLvl w:val="4"/>
    </w:pPr>
    <w:rPr>
      <w:noProof w:val="0"/>
      <w:snapToGrid w:val="0"/>
      <w:sz w:val="24"/>
    </w:rPr>
  </w:style>
  <w:style w:type="paragraph" w:styleId="Nadpis6">
    <w:name w:val="heading 6"/>
    <w:basedOn w:val="Normln"/>
    <w:next w:val="Normln"/>
    <w:qFormat/>
    <w:rsid w:val="00923416"/>
    <w:pPr>
      <w:keepNext/>
      <w:numPr>
        <w:ilvl w:val="5"/>
        <w:numId w:val="1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923416"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923416"/>
    <w:pPr>
      <w:keepNext/>
      <w:numPr>
        <w:ilvl w:val="7"/>
        <w:numId w:val="1"/>
      </w:numPr>
      <w:spacing w:after="60"/>
      <w:jc w:val="both"/>
      <w:outlineLvl w:val="7"/>
    </w:pPr>
    <w:rPr>
      <w:noProof w:val="0"/>
      <w:sz w:val="28"/>
    </w:rPr>
  </w:style>
  <w:style w:type="paragraph" w:styleId="Nadpis9">
    <w:name w:val="heading 9"/>
    <w:basedOn w:val="Normln"/>
    <w:next w:val="Normln"/>
    <w:qFormat/>
    <w:rsid w:val="00923416"/>
    <w:pPr>
      <w:keepNext/>
      <w:numPr>
        <w:ilvl w:val="8"/>
        <w:numId w:val="1"/>
      </w:numPr>
      <w:outlineLvl w:val="8"/>
    </w:pPr>
    <w:rPr>
      <w:rFonts w:ascii="Arial" w:hAnsi="Arial"/>
      <w:b/>
      <w:noProof w:val="0"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923416"/>
    <w:pPr>
      <w:ind w:firstLine="284"/>
      <w:jc w:val="both"/>
    </w:pPr>
    <w:rPr>
      <w:rFonts w:ascii="Arial" w:hAnsi="Arial"/>
      <w:noProof w:val="0"/>
    </w:rPr>
  </w:style>
  <w:style w:type="paragraph" w:styleId="Zkladntext">
    <w:name w:val="Body Text"/>
    <w:basedOn w:val="Normln"/>
    <w:link w:val="ZkladntextChar"/>
    <w:rsid w:val="00923416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923416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923416"/>
    <w:pPr>
      <w:spacing w:before="120"/>
      <w:ind w:left="1440"/>
    </w:pPr>
    <w:rPr>
      <w:i/>
      <w:noProof w:val="0"/>
      <w:snapToGrid w:val="0"/>
      <w:sz w:val="24"/>
    </w:rPr>
  </w:style>
  <w:style w:type="paragraph" w:styleId="Zpat">
    <w:name w:val="footer"/>
    <w:basedOn w:val="Normln"/>
    <w:rsid w:val="00923416"/>
    <w:pPr>
      <w:tabs>
        <w:tab w:val="center" w:pos="4536"/>
        <w:tab w:val="right" w:pos="9072"/>
      </w:tabs>
    </w:pPr>
    <w:rPr>
      <w:noProof w:val="0"/>
    </w:rPr>
  </w:style>
  <w:style w:type="paragraph" w:styleId="Zkladntext3">
    <w:name w:val="Body Text 3"/>
    <w:basedOn w:val="Normln"/>
    <w:rsid w:val="00923416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923416"/>
    <w:pPr>
      <w:jc w:val="center"/>
    </w:pPr>
    <w:rPr>
      <w:b/>
      <w:color w:val="FF0000"/>
      <w:sz w:val="40"/>
      <w:u w:val="single"/>
    </w:rPr>
  </w:style>
  <w:style w:type="paragraph" w:styleId="Zhlav">
    <w:name w:val="header"/>
    <w:basedOn w:val="Normln"/>
    <w:link w:val="ZhlavChar"/>
    <w:rsid w:val="00923416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923416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923416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923416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923416"/>
    <w:rPr>
      <w:sz w:val="16"/>
    </w:rPr>
  </w:style>
  <w:style w:type="paragraph" w:styleId="Textkomente">
    <w:name w:val="annotation text"/>
    <w:basedOn w:val="Normln"/>
    <w:link w:val="TextkomenteChar"/>
    <w:semiHidden/>
    <w:rsid w:val="00923416"/>
    <w:rPr>
      <w:rFonts w:ascii="Arial" w:hAnsi="Arial"/>
    </w:rPr>
  </w:style>
  <w:style w:type="paragraph" w:styleId="Seznam">
    <w:name w:val="List"/>
    <w:basedOn w:val="Normln"/>
    <w:rsid w:val="00923416"/>
    <w:pPr>
      <w:ind w:left="283" w:hanging="283"/>
    </w:pPr>
    <w:rPr>
      <w:rFonts w:ascii="Arial" w:hAnsi="Arial"/>
      <w:noProof w:val="0"/>
    </w:rPr>
  </w:style>
  <w:style w:type="paragraph" w:styleId="Seznam2">
    <w:name w:val="List 2"/>
    <w:basedOn w:val="Normln"/>
    <w:rsid w:val="00923416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923416"/>
  </w:style>
  <w:style w:type="character" w:styleId="Hypertextovodkaz">
    <w:name w:val="Hyperlink"/>
    <w:rsid w:val="00923416"/>
    <w:rPr>
      <w:color w:val="0000FF"/>
      <w:u w:val="single"/>
    </w:rPr>
  </w:style>
  <w:style w:type="paragraph" w:styleId="Zkladntextodsazen3">
    <w:name w:val="Body Text Indent 3"/>
    <w:basedOn w:val="Normln"/>
    <w:rsid w:val="00923416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923416"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rsid w:val="00923416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923416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noProof w:val="0"/>
      <w:lang w:val="de-DE"/>
    </w:rPr>
  </w:style>
  <w:style w:type="character" w:customStyle="1" w:styleId="ZkladntextChar">
    <w:name w:val="Základní text Char"/>
    <w:link w:val="Zkladntext"/>
    <w:rsid w:val="00D6699E"/>
    <w:rPr>
      <w:rFonts w:ascii="Arial" w:hAnsi="Arial"/>
      <w:noProof/>
      <w:sz w:val="22"/>
    </w:rPr>
  </w:style>
  <w:style w:type="paragraph" w:styleId="Odstavecseseznamem">
    <w:name w:val="List Paragraph"/>
    <w:basedOn w:val="Normln"/>
    <w:uiPriority w:val="34"/>
    <w:qFormat/>
    <w:rsid w:val="006E691A"/>
    <w:pPr>
      <w:ind w:left="720"/>
      <w:contextualSpacing/>
    </w:pPr>
  </w:style>
  <w:style w:type="table" w:styleId="Mkatabulky">
    <w:name w:val="Table Grid"/>
    <w:basedOn w:val="Normlntabulka"/>
    <w:uiPriority w:val="59"/>
    <w:rsid w:val="00304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044C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044CC"/>
    <w:rPr>
      <w:rFonts w:ascii="Calibri" w:eastAsia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75"/>
    <w:rPr>
      <w:rFonts w:ascii="Times New Roman" w:hAnsi="Times New Roman"/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E4875"/>
    <w:rPr>
      <w:rFonts w:ascii="Arial" w:hAnsi="Arial"/>
      <w:noProof/>
      <w:sz w:val="22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75"/>
    <w:rPr>
      <w:rFonts w:ascii="Arial" w:hAnsi="Arial"/>
      <w:b/>
      <w:bCs/>
      <w:noProof/>
      <w:sz w:val="22"/>
    </w:rPr>
  </w:style>
  <w:style w:type="character" w:customStyle="1" w:styleId="ZhlavChar">
    <w:name w:val="Záhlaví Char"/>
    <w:basedOn w:val="Standardnpsmoodstavce"/>
    <w:link w:val="Zhlav"/>
    <w:rsid w:val="00203176"/>
    <w:rPr>
      <w:noProof/>
      <w:sz w:val="22"/>
    </w:rPr>
  </w:style>
  <w:style w:type="paragraph" w:styleId="Normlnweb">
    <w:name w:val="Normal (Web)"/>
    <w:basedOn w:val="Normln"/>
    <w:uiPriority w:val="99"/>
    <w:unhideWhenUsed/>
    <w:rsid w:val="007E0764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Tatka\Pr&#225;ce\EON\Technick&#233;%20listy\&#352;ablona%20T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CECAA-9F87-44AB-8131-4C4B971D8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TL.dot</Template>
  <TotalTime>86</TotalTime>
  <Pages>3</Pages>
  <Words>665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10 1100</vt:lpstr>
    </vt:vector>
  </TitlesOfParts>
  <Company>JČE a.s.</Company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10 1100</dc:title>
  <dc:subject>Lana AlFe a Al pro VVN, VN a NN</dc:subject>
  <dc:creator>Jan Volek / kl. 3200, Vratislav Štěpka / kl. 3231</dc:creator>
  <cp:keywords>červenec 2017</cp:keywords>
  <dc:description>+ připomínky JME z prosince 2004</dc:description>
  <cp:lastModifiedBy>Kotolanová, Nicola</cp:lastModifiedBy>
  <cp:revision>27</cp:revision>
  <cp:lastPrinted>2022-05-27T04:48:00Z</cp:lastPrinted>
  <dcterms:created xsi:type="dcterms:W3CDTF">2018-09-07T07:18:00Z</dcterms:created>
  <dcterms:modified xsi:type="dcterms:W3CDTF">2022-12-12T12:54:00Z</dcterms:modified>
  <cp:category>srpen 2017</cp:category>
</cp:coreProperties>
</file>